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853C2" w14:textId="22B000A7" w:rsidR="00570168" w:rsidRPr="00BF059B" w:rsidRDefault="00145E1C" w:rsidP="00456121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  <w:r w:rsidRPr="00BF059B">
        <w:rPr>
          <w:rFonts w:ascii="Arial" w:hAnsi="Arial" w:cs="Arial"/>
          <w:b/>
          <w:sz w:val="20"/>
          <w:szCs w:val="20"/>
        </w:rPr>
        <w:tab/>
      </w:r>
    </w:p>
    <w:tbl>
      <w:tblPr>
        <w:tblW w:w="426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32"/>
        <w:gridCol w:w="7940"/>
        <w:gridCol w:w="2039"/>
      </w:tblGrid>
      <w:tr w:rsidR="00F83187" w:rsidRPr="00BF059B" w14:paraId="71BD11EA" w14:textId="77777777" w:rsidTr="00F83187">
        <w:trPr>
          <w:trHeight w:val="469"/>
        </w:trPr>
        <w:tc>
          <w:tcPr>
            <w:tcW w:w="2245" w:type="pct"/>
          </w:tcPr>
          <w:p w14:paraId="08910482" w14:textId="77777777" w:rsidR="00F83187" w:rsidRPr="00BF059B" w:rsidRDefault="00F83187" w:rsidP="000C5DAC">
            <w:pPr>
              <w:pStyle w:val="FarbigeListe-Akzent11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 xml:space="preserve">Kompetenzerwartungen und </w:t>
            </w:r>
          </w:p>
          <w:p w14:paraId="025466E1" w14:textId="10D516F5" w:rsidR="00F83187" w:rsidRPr="00A829BA" w:rsidRDefault="00F83187" w:rsidP="00A829BA">
            <w:pPr>
              <w:pStyle w:val="FarbigeListe-Akzent11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>Entwicklungschancen</w:t>
            </w:r>
          </w:p>
        </w:tc>
        <w:tc>
          <w:tcPr>
            <w:tcW w:w="2192" w:type="pct"/>
          </w:tcPr>
          <w:p w14:paraId="7AFB65BB" w14:textId="77777777" w:rsidR="00F83187" w:rsidRDefault="00F83187" w:rsidP="00F5075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 xml:space="preserve">Differenzierte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Aufgaben bzw. </w:t>
            </w:r>
            <w:r w:rsidRPr="00BF059B">
              <w:rPr>
                <w:rFonts w:ascii="Arial" w:hAnsi="Arial" w:cs="Arial"/>
                <w:b/>
                <w:sz w:val="20"/>
                <w:szCs w:val="20"/>
              </w:rPr>
              <w:t>Übungen</w:t>
            </w:r>
          </w:p>
          <w:p w14:paraId="197AA648" w14:textId="77777777" w:rsidR="00F83187" w:rsidRPr="00BF059B" w:rsidRDefault="00F83187" w:rsidP="003B434F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63" w:type="pct"/>
          </w:tcPr>
          <w:p w14:paraId="1149DF91" w14:textId="77777777" w:rsidR="00F83187" w:rsidRDefault="00F83187" w:rsidP="00D0481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3187" w:rsidRPr="00BF059B" w14:paraId="7981F156" w14:textId="77777777" w:rsidTr="00F83187">
        <w:trPr>
          <w:trHeight w:val="1687"/>
        </w:trPr>
        <w:tc>
          <w:tcPr>
            <w:tcW w:w="2245" w:type="pct"/>
            <w:shd w:val="clear" w:color="auto" w:fill="FFFFFF"/>
          </w:tcPr>
          <w:p w14:paraId="4BD1F826" w14:textId="77777777" w:rsidR="00F83187" w:rsidRDefault="00F83187" w:rsidP="00145E1C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F059B">
              <w:rPr>
                <w:rFonts w:ascii="Arial" w:hAnsi="Arial" w:cs="Arial"/>
                <w:b/>
                <w:sz w:val="20"/>
                <w:szCs w:val="20"/>
              </w:rPr>
              <w:t>Schwerpunkte</w:t>
            </w:r>
          </w:p>
          <w:p w14:paraId="5129BA0C" w14:textId="77777777" w:rsidR="00F83187" w:rsidRPr="00391CE3" w:rsidRDefault="00F83187" w:rsidP="005F62BE">
            <w:pPr>
              <w:pStyle w:val="Listenabsatz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391CE3">
              <w:rPr>
                <w:rFonts w:ascii="Arial" w:hAnsi="Arial" w:cs="Arial"/>
                <w:b/>
                <w:sz w:val="20"/>
                <w:szCs w:val="20"/>
              </w:rPr>
              <w:t>Die Schülerinnen und Schüler …</w:t>
            </w:r>
          </w:p>
          <w:p w14:paraId="48D33BF2" w14:textId="77777777" w:rsidR="00F83187" w:rsidRPr="00AC1076" w:rsidRDefault="00F83187" w:rsidP="00AC1076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 xml:space="preserve">begründen die Bedeutung von Regeln und Rechten in </w:t>
            </w:r>
            <w:r>
              <w:rPr>
                <w:rFonts w:ascii="Arial" w:hAnsi="Arial" w:cs="Arial"/>
                <w:sz w:val="20"/>
                <w:szCs w:val="20"/>
              </w:rPr>
              <w:t>der</w:t>
            </w:r>
            <w:r w:rsidRPr="00AC1076">
              <w:rPr>
                <w:rFonts w:ascii="Arial" w:hAnsi="Arial" w:cs="Arial"/>
                <w:sz w:val="20"/>
                <w:szCs w:val="20"/>
              </w:rPr>
              <w:t xml:space="preserve"> S</w:t>
            </w:r>
            <w:r>
              <w:rPr>
                <w:rFonts w:ascii="Arial" w:hAnsi="Arial" w:cs="Arial"/>
                <w:sz w:val="20"/>
                <w:szCs w:val="20"/>
              </w:rPr>
              <w:t>chule,</w:t>
            </w:r>
          </w:p>
          <w:p w14:paraId="6AAF87BB" w14:textId="77777777" w:rsidR="00F83187" w:rsidRPr="00AC1076" w:rsidRDefault="00F83187" w:rsidP="00AC107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identifizieren unterschiedliche Standpunkte im eigenen Erfahrungsbereich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6AF70273" w14:textId="77777777" w:rsidR="00F83187" w:rsidRPr="00AC1076" w:rsidRDefault="00F83187" w:rsidP="00AC107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mitteln unterschiedliche Positionen sowie deren etwaige Interessengebundenheit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</w:p>
          <w:p w14:paraId="2125D6BD" w14:textId="77777777" w:rsidR="00F83187" w:rsidRPr="00AC1076" w:rsidRDefault="00F83187" w:rsidP="00AC1076">
            <w:pPr>
              <w:pStyle w:val="Listenabsatz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praktizieren in konkreten bzw. simulierten Konfliktsituationen Formen der Konfliktmediation und entscheiden sich im Fachzusammenhang begründet für oder ge</w:t>
            </w:r>
            <w:r>
              <w:rPr>
                <w:rFonts w:ascii="Arial" w:hAnsi="Arial" w:cs="Arial"/>
                <w:sz w:val="20"/>
                <w:szCs w:val="20"/>
              </w:rPr>
              <w:t>gen Handlungsalternativen</w:t>
            </w:r>
            <w:r w:rsidRPr="00AC1076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43ABC5EF" w14:textId="77777777" w:rsidR="00F83187" w:rsidRPr="00AC1076" w:rsidRDefault="00F83187" w:rsidP="00AC1076">
            <w:pPr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vertreten eigene Positionen unter Anerkennung fremder Interessen im Rahmen demokratischer Regelungen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FD54149" w14:textId="77777777" w:rsidR="00F83187" w:rsidRPr="00AC1076" w:rsidRDefault="00F83187" w:rsidP="00AC1076">
            <w:pPr>
              <w:spacing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33650BB" w14:textId="77777777" w:rsidR="00F83187" w:rsidRPr="00AC1076" w:rsidRDefault="00F83187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Gesprächsbereitschaft und Sicherheit</w:t>
            </w:r>
          </w:p>
          <w:p w14:paraId="75C3ED26" w14:textId="77777777" w:rsidR="00F83187" w:rsidRPr="00AC1076" w:rsidRDefault="00F83187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Sprechen in Lernsituationen</w:t>
            </w:r>
          </w:p>
          <w:p w14:paraId="786DB520" w14:textId="77777777" w:rsidR="00F83187" w:rsidRPr="00AC1076" w:rsidRDefault="00F83187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Kooperationsfähigkeit</w:t>
            </w:r>
          </w:p>
          <w:p w14:paraId="23CA833D" w14:textId="77777777" w:rsidR="00F83187" w:rsidRPr="00AC1076" w:rsidRDefault="00F83187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 xml:space="preserve">Schlussfolgerndes Denken </w:t>
            </w:r>
          </w:p>
          <w:p w14:paraId="2B198351" w14:textId="77777777" w:rsidR="00F83187" w:rsidRPr="00AC1076" w:rsidRDefault="00F83187" w:rsidP="00AC1076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Figur-Grundwahrnehmung</w:t>
            </w:r>
          </w:p>
          <w:p w14:paraId="0CCF9132" w14:textId="77777777" w:rsidR="00F83187" w:rsidRPr="005366B9" w:rsidRDefault="00F83187" w:rsidP="005366B9">
            <w:pPr>
              <w:pStyle w:val="Listenabsatz"/>
              <w:numPr>
                <w:ilvl w:val="0"/>
                <w:numId w:val="29"/>
              </w:numPr>
              <w:spacing w:after="0" w:line="240" w:lineRule="auto"/>
              <w:ind w:left="348"/>
              <w:rPr>
                <w:rFonts w:ascii="Arial" w:hAnsi="Arial" w:cs="Arial"/>
                <w:sz w:val="20"/>
                <w:szCs w:val="20"/>
              </w:rPr>
            </w:pPr>
            <w:r w:rsidRPr="00AC1076">
              <w:rPr>
                <w:rFonts w:ascii="Arial" w:hAnsi="Arial" w:cs="Arial"/>
                <w:sz w:val="20"/>
                <w:szCs w:val="20"/>
              </w:rPr>
              <w:t>Zusammenarbeit mit anderen in einer Gruppe</w:t>
            </w:r>
          </w:p>
        </w:tc>
        <w:tc>
          <w:tcPr>
            <w:tcW w:w="2192" w:type="pct"/>
            <w:shd w:val="clear" w:color="auto" w:fill="FFFFFF"/>
          </w:tcPr>
          <w:p w14:paraId="673697DC" w14:textId="527E2AF2" w:rsidR="00F83187" w:rsidRPr="004D635D" w:rsidRDefault="00F83187" w:rsidP="004D635D">
            <w:pPr>
              <w:pStyle w:val="Listenabsatz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 xml:space="preserve">Möglichkeit des </w:t>
            </w:r>
            <w:r w:rsidRPr="004D635D">
              <w:rPr>
                <w:rFonts w:ascii="Arial" w:hAnsi="Arial" w:cs="Arial"/>
                <w:b/>
                <w:bCs/>
                <w:sz w:val="20"/>
                <w:szCs w:val="20"/>
              </w:rPr>
              <w:t>Preteachings</w:t>
            </w:r>
            <w:r w:rsidRPr="004D635D">
              <w:rPr>
                <w:rFonts w:ascii="Arial" w:hAnsi="Arial" w:cs="Arial"/>
                <w:sz w:val="20"/>
                <w:szCs w:val="20"/>
              </w:rPr>
              <w:t xml:space="preserve"> (Vorablernes) zur Erarbeitung der Bild- und Textinhalte der Mystery-Karten</w:t>
            </w:r>
          </w:p>
          <w:p w14:paraId="00EFCEFC" w14:textId="77777777" w:rsidR="00F83187" w:rsidRPr="004D635D" w:rsidRDefault="00F83187" w:rsidP="004D635D">
            <w:pPr>
              <w:pStyle w:val="Listenabsatz"/>
              <w:numPr>
                <w:ilvl w:val="0"/>
                <w:numId w:val="35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b/>
                <w:bCs/>
                <w:sz w:val="20"/>
                <w:szCs w:val="20"/>
              </w:rPr>
              <w:t>Mystery</w:t>
            </w:r>
            <w:r w:rsidRPr="004D635D">
              <w:rPr>
                <w:rFonts w:ascii="Arial" w:hAnsi="Arial" w:cs="Arial"/>
                <w:sz w:val="20"/>
                <w:szCs w:val="20"/>
              </w:rPr>
              <w:t xml:space="preserve"> „Der große Knall“  (Denkspiel mit zufälligen Informationsfragmenten zur aktiven Wissenskonstruktion in kooperativ gestalteten Settings): </w:t>
            </w:r>
          </w:p>
          <w:p w14:paraId="452C6343" w14:textId="77777777" w:rsidR="00F83187" w:rsidRPr="004D635D" w:rsidRDefault="00F83187" w:rsidP="004D635D">
            <w:pPr>
              <w:pStyle w:val="Listenabsatz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Inhaltlich zur Erarbeitung eines Konfliktes im Schulalltag, bezogen auf die Missachtung von Regeln.</w:t>
            </w:r>
          </w:p>
          <w:p w14:paraId="1762E611" w14:textId="77777777" w:rsidR="00F83187" w:rsidRPr="004D635D" w:rsidRDefault="00F83187" w:rsidP="004D635D">
            <w:pPr>
              <w:pStyle w:val="Listenabsatz"/>
              <w:numPr>
                <w:ilvl w:val="0"/>
                <w:numId w:val="36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Arbeit nach folgender Struktur:</w:t>
            </w:r>
          </w:p>
          <w:p w14:paraId="55159B00" w14:textId="77777777" w:rsidR="00F83187" w:rsidRPr="004D635D" w:rsidRDefault="00F83187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Thematische Rahmung</w:t>
            </w:r>
          </w:p>
          <w:p w14:paraId="368366AC" w14:textId="77777777" w:rsidR="00F83187" w:rsidRPr="004D635D" w:rsidRDefault="00F83187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Leitfragen, die beantwortet werden sollen</w:t>
            </w:r>
          </w:p>
          <w:p w14:paraId="31BDFBB2" w14:textId="7B509403" w:rsidR="00F83187" w:rsidRPr="004D635D" w:rsidRDefault="00F83187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Kooperatives Arbeiten mit den Mystery-Karten in heterogenen Gruppen zur Beantwortung der Leitfragen</w:t>
            </w:r>
          </w:p>
          <w:p w14:paraId="5D4B34BE" w14:textId="6BD17147" w:rsidR="00F83187" w:rsidRPr="004D635D" w:rsidRDefault="00F83187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Inhaltliche Vertiefung des dargestellten Konfliktes</w:t>
            </w:r>
          </w:p>
          <w:p w14:paraId="5CF39AE4" w14:textId="1F794738" w:rsidR="00F83187" w:rsidRPr="004D635D" w:rsidRDefault="00F83187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Sammeln von benannten Fachkonzepten und konstituierenden Begriffen, bezogen auf das grundgelegte Politikkompetenzmodell von Weißeno</w:t>
            </w:r>
          </w:p>
          <w:p w14:paraId="50475165" w14:textId="77777777" w:rsidR="00F83187" w:rsidRPr="004D635D" w:rsidRDefault="00F83187" w:rsidP="004D635D">
            <w:pPr>
              <w:pStyle w:val="Listenabsatz"/>
              <w:numPr>
                <w:ilvl w:val="0"/>
                <w:numId w:val="37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D635D">
              <w:rPr>
                <w:rFonts w:ascii="Arial" w:hAnsi="Arial" w:cs="Arial"/>
                <w:sz w:val="20"/>
                <w:szCs w:val="20"/>
              </w:rPr>
              <w:t>Reflexion des gemeinsamen Arbeitsprozesses auf einer Mateebene</w:t>
            </w:r>
          </w:p>
          <w:p w14:paraId="396B38FC" w14:textId="77777777" w:rsidR="00F83187" w:rsidRDefault="00F83187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709A529" w14:textId="77777777" w:rsidR="00F83187" w:rsidRDefault="00F83187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Reflexion und Sammeln von Elementen für die Teamtafel.</w:t>
            </w:r>
          </w:p>
          <w:p w14:paraId="0CF9D81A" w14:textId="77777777" w:rsidR="008B5FF6" w:rsidRDefault="008B5FF6" w:rsidP="006C780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7E4139E" w14:textId="67E5C2C7" w:rsidR="008B5FF6" w:rsidRDefault="008B5FF6" w:rsidP="008B5FF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M1.0</w:t>
            </w:r>
            <w:ins w:id="0" w:author="Susanne Eßer" w:date="2021-05-31T10:48:00Z">
              <w:r w:rsidR="006B2D82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</w:t>
              </w:r>
            </w:ins>
            <w:ins w:id="1" w:author="Susanne Eßer" w:date="2021-05-31T10:49:00Z">
              <w:r w:rsidR="006B2D82">
                <w:rPr>
                  <w:rFonts w:ascii="Arial" w:hAnsi="Arial" w:cs="Arial"/>
                  <w:b/>
                  <w:bCs/>
                  <w:sz w:val="20"/>
                  <w:szCs w:val="20"/>
                </w:rPr>
                <w:t>Advance Organizer für die gesamte Lernaufgabe</w:t>
              </w:r>
            </w:ins>
          </w:p>
          <w:p w14:paraId="33D17AC0" w14:textId="77777777" w:rsidR="008B5FF6" w:rsidRPr="008B5FF6" w:rsidRDefault="008B5FF6" w:rsidP="008B5FF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5EF63D" w14:textId="3AE4868D" w:rsidR="008B5FF6" w:rsidRDefault="008B5FF6" w:rsidP="008B5FF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M1.1</w:t>
            </w:r>
            <w:ins w:id="2" w:author="Susanne Eßer" w:date="2021-05-31T10:49:00Z">
              <w:r w:rsidR="006B2D82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Der große Knall – Einstiegsgeschichte und Leitfragen</w:t>
              </w:r>
            </w:ins>
          </w:p>
          <w:p w14:paraId="04193783" w14:textId="77777777" w:rsidR="008B5FF6" w:rsidRPr="008B5FF6" w:rsidRDefault="008B5FF6" w:rsidP="008B5FF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6735CA7" w14:textId="62508B5A" w:rsidR="008B5FF6" w:rsidRDefault="008B5FF6" w:rsidP="008B5FF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M1.2</w:t>
            </w:r>
            <w:ins w:id="3" w:author="Susanne Eßer" w:date="2021-05-31T10:49:00Z">
              <w:r w:rsidR="006B2D82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Einstiegsgesc</w:t>
              </w:r>
            </w:ins>
            <w:ins w:id="4" w:author="Susanne Eßer" w:date="2021-05-31T10:50:00Z">
              <w:r w:rsidR="006B2D82">
                <w:rPr>
                  <w:rFonts w:ascii="Arial" w:hAnsi="Arial" w:cs="Arial"/>
                  <w:b/>
                  <w:bCs/>
                  <w:sz w:val="20"/>
                  <w:szCs w:val="20"/>
                </w:rPr>
                <w:t>hichte - Lösungen</w:t>
              </w:r>
            </w:ins>
          </w:p>
          <w:p w14:paraId="22B6581F" w14:textId="77777777" w:rsidR="008B5FF6" w:rsidRPr="008B5FF6" w:rsidRDefault="008B5FF6" w:rsidP="008B5FF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85F74DA" w14:textId="4AC95C7D" w:rsidR="008B5FF6" w:rsidRDefault="008B5FF6" w:rsidP="008B5FF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M1.3</w:t>
            </w:r>
            <w:ins w:id="5" w:author="Susanne Eßer" w:date="2021-05-31T10:50:00Z">
              <w:r w:rsidR="006B2D82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Tippkarten zum Mystery</w:t>
              </w:r>
            </w:ins>
          </w:p>
          <w:p w14:paraId="1112B600" w14:textId="77777777" w:rsidR="008B5FF6" w:rsidRPr="008B5FF6" w:rsidRDefault="008B5FF6" w:rsidP="008B5FF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896C3DB" w14:textId="50891B12" w:rsidR="008B5FF6" w:rsidRDefault="008B5FF6" w:rsidP="008B5FF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B5FF6">
              <w:rPr>
                <w:rFonts w:ascii="Arial" w:hAnsi="Arial" w:cs="Arial"/>
                <w:b/>
                <w:bCs/>
                <w:sz w:val="20"/>
                <w:szCs w:val="20"/>
              </w:rPr>
              <w:t>M1.4</w:t>
            </w:r>
            <w:ins w:id="6" w:author="Susanne Eßer" w:date="2021-05-31T10:50:00Z">
              <w:r w:rsidR="006B2D82">
                <w:rPr>
                  <w:rFonts w:ascii="Arial" w:hAnsi="Arial" w:cs="Arial"/>
                  <w:b/>
                  <w:bCs/>
                  <w:sz w:val="20"/>
                  <w:szCs w:val="20"/>
                </w:rPr>
                <w:t xml:space="preserve"> Mystery Bildkarten „Der große Knall“</w:t>
              </w:r>
            </w:ins>
          </w:p>
          <w:p w14:paraId="1201EBAE" w14:textId="54937906" w:rsidR="008B5FF6" w:rsidRPr="006C780D" w:rsidRDefault="008B5FF6" w:rsidP="008B5FF6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3" w:type="pct"/>
            <w:shd w:val="clear" w:color="auto" w:fill="FFFFFF"/>
          </w:tcPr>
          <w:p w14:paraId="6EBB34BF" w14:textId="77777777" w:rsidR="00F83187" w:rsidRPr="00DC5CBF" w:rsidRDefault="00F83187" w:rsidP="00550A8A">
            <w:pPr>
              <w:spacing w:after="0" w:line="240" w:lineRule="auto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DC5CBF">
              <w:rPr>
                <w:rFonts w:ascii="Arial" w:hAnsi="Arial" w:cs="Arial"/>
                <w:b/>
                <w:sz w:val="24"/>
                <w:szCs w:val="24"/>
              </w:rPr>
              <w:t>Modul 1:</w:t>
            </w:r>
            <w:r w:rsidRPr="00DC5CBF">
              <w:rPr>
                <w:rFonts w:ascii="Arial" w:hAnsi="Arial" w:cs="Arial"/>
                <w:b/>
                <w:i/>
                <w:sz w:val="24"/>
                <w:szCs w:val="24"/>
              </w:rPr>
              <w:t xml:space="preserve"> </w:t>
            </w:r>
          </w:p>
          <w:p w14:paraId="1EE3689E" w14:textId="77777777" w:rsidR="00F83187" w:rsidRPr="00DC5CBF" w:rsidRDefault="00F83187" w:rsidP="00550A8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14:paraId="1C4450AB" w14:textId="54787211" w:rsidR="00F83187" w:rsidRPr="00DC5CBF" w:rsidRDefault="00D12544" w:rsidP="00D0481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12544">
              <w:rPr>
                <w:rFonts w:ascii="Arial" w:hAnsi="Arial" w:cs="Arial"/>
                <w:sz w:val="24"/>
                <w:szCs w:val="24"/>
                <w:highlight w:val="yellow"/>
              </w:rPr>
              <w:t>Eine Klasse – viele unterschiedliche Interessen? Wie wollen wir mit Konflikten umgehen?</w:t>
            </w:r>
          </w:p>
        </w:tc>
      </w:tr>
    </w:tbl>
    <w:p w14:paraId="60056ADD" w14:textId="387650E3" w:rsidR="009C0600" w:rsidRPr="00550A8A" w:rsidRDefault="009C0600" w:rsidP="00550A8A"/>
    <w:sectPr w:rsidR="009C0600" w:rsidRPr="00550A8A" w:rsidSect="00BF059B">
      <w:pgSz w:w="23814" w:h="16839" w:orient="landscape" w:code="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54D5E" w14:textId="77777777" w:rsidR="00287034" w:rsidRDefault="00287034" w:rsidP="00570168">
      <w:pPr>
        <w:spacing w:after="0" w:line="240" w:lineRule="auto"/>
      </w:pPr>
      <w:r>
        <w:separator/>
      </w:r>
    </w:p>
  </w:endnote>
  <w:endnote w:type="continuationSeparator" w:id="0">
    <w:p w14:paraId="16477CCE" w14:textId="77777777" w:rsidR="00287034" w:rsidRDefault="00287034" w:rsidP="00570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0C925" w14:textId="77777777" w:rsidR="00287034" w:rsidRDefault="00287034" w:rsidP="00570168">
      <w:pPr>
        <w:spacing w:after="0" w:line="240" w:lineRule="auto"/>
      </w:pPr>
      <w:r>
        <w:separator/>
      </w:r>
    </w:p>
  </w:footnote>
  <w:footnote w:type="continuationSeparator" w:id="0">
    <w:p w14:paraId="15BD0915" w14:textId="77777777" w:rsidR="00287034" w:rsidRDefault="00287034" w:rsidP="005701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51FED"/>
    <w:multiLevelType w:val="hybridMultilevel"/>
    <w:tmpl w:val="7E18DBC6"/>
    <w:lvl w:ilvl="0" w:tplc="0C50CA4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DF66A4"/>
    <w:multiLevelType w:val="hybridMultilevel"/>
    <w:tmpl w:val="D9B212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F6BA1"/>
    <w:multiLevelType w:val="hybridMultilevel"/>
    <w:tmpl w:val="A15837F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574475"/>
    <w:multiLevelType w:val="hybridMultilevel"/>
    <w:tmpl w:val="43A8EBBA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45E80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98743D6"/>
    <w:multiLevelType w:val="hybridMultilevel"/>
    <w:tmpl w:val="5342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436268"/>
    <w:multiLevelType w:val="hybridMultilevel"/>
    <w:tmpl w:val="2EC6BD7A"/>
    <w:lvl w:ilvl="0" w:tplc="EE74879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D100B7"/>
    <w:multiLevelType w:val="hybridMultilevel"/>
    <w:tmpl w:val="459024E2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581E55"/>
    <w:multiLevelType w:val="hybridMultilevel"/>
    <w:tmpl w:val="87B2371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AC1391"/>
    <w:multiLevelType w:val="hybridMultilevel"/>
    <w:tmpl w:val="2B1E87D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767E3B"/>
    <w:multiLevelType w:val="hybridMultilevel"/>
    <w:tmpl w:val="E56E6E5C"/>
    <w:lvl w:ilvl="0" w:tplc="4CF261B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F677A9"/>
    <w:multiLevelType w:val="hybridMultilevel"/>
    <w:tmpl w:val="8FAC3892"/>
    <w:lvl w:ilvl="0" w:tplc="245E8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213971"/>
    <w:multiLevelType w:val="hybridMultilevel"/>
    <w:tmpl w:val="AF3C231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9E0ED9"/>
    <w:multiLevelType w:val="hybridMultilevel"/>
    <w:tmpl w:val="83DE63C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830908"/>
    <w:multiLevelType w:val="hybridMultilevel"/>
    <w:tmpl w:val="41189A8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B72AF"/>
    <w:multiLevelType w:val="hybridMultilevel"/>
    <w:tmpl w:val="0A304A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14E33"/>
    <w:multiLevelType w:val="hybridMultilevel"/>
    <w:tmpl w:val="941A43F4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5710AA"/>
    <w:multiLevelType w:val="hybridMultilevel"/>
    <w:tmpl w:val="0DAA73E4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0832F1E"/>
    <w:multiLevelType w:val="hybridMultilevel"/>
    <w:tmpl w:val="91E0C46A"/>
    <w:lvl w:ilvl="0" w:tplc="0407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A11AFA"/>
    <w:multiLevelType w:val="hybridMultilevel"/>
    <w:tmpl w:val="6242153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4C0541"/>
    <w:multiLevelType w:val="hybridMultilevel"/>
    <w:tmpl w:val="8C806E6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1520C9"/>
    <w:multiLevelType w:val="hybridMultilevel"/>
    <w:tmpl w:val="F5A41D14"/>
    <w:lvl w:ilvl="0" w:tplc="DDD0241C">
      <w:start w:val="1"/>
      <w:numFmt w:val="lowerLetter"/>
      <w:lvlText w:val="%1.)"/>
      <w:lvlJc w:val="left"/>
      <w:pPr>
        <w:ind w:left="720" w:hanging="360"/>
      </w:pPr>
      <w:rPr>
        <w:rFonts w:hint="default"/>
        <w:color w:val="9BBB59" w:themeColor="accent3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AF7D08"/>
    <w:multiLevelType w:val="hybridMultilevel"/>
    <w:tmpl w:val="86DC43CE"/>
    <w:lvl w:ilvl="0" w:tplc="F5AA38F2">
      <w:numFmt w:val="bullet"/>
      <w:lvlText w:val="-"/>
      <w:lvlJc w:val="left"/>
      <w:pPr>
        <w:ind w:left="36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4B8527F"/>
    <w:multiLevelType w:val="hybridMultilevel"/>
    <w:tmpl w:val="56BE0FE0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5E445A5"/>
    <w:multiLevelType w:val="hybridMultilevel"/>
    <w:tmpl w:val="A6EE6D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DE74D2"/>
    <w:multiLevelType w:val="hybridMultilevel"/>
    <w:tmpl w:val="BA164D5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EA44E8"/>
    <w:multiLevelType w:val="hybridMultilevel"/>
    <w:tmpl w:val="686099B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E2096F"/>
    <w:multiLevelType w:val="hybridMultilevel"/>
    <w:tmpl w:val="12140132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E34743"/>
    <w:multiLevelType w:val="hybridMultilevel"/>
    <w:tmpl w:val="9BDE3D30"/>
    <w:lvl w:ilvl="0" w:tplc="2F9A735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8875C9"/>
    <w:multiLevelType w:val="hybridMultilevel"/>
    <w:tmpl w:val="81ECD726"/>
    <w:lvl w:ilvl="0" w:tplc="245E8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BE0F70"/>
    <w:multiLevelType w:val="multilevel"/>
    <w:tmpl w:val="E70E859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color w:val="auto"/>
        <w:sz w:val="16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710D5803"/>
    <w:multiLevelType w:val="hybridMultilevel"/>
    <w:tmpl w:val="8B6876FA"/>
    <w:lvl w:ilvl="0" w:tplc="0407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12A2BF2"/>
    <w:multiLevelType w:val="hybridMultilevel"/>
    <w:tmpl w:val="55A29D5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C67BAC"/>
    <w:multiLevelType w:val="hybridMultilevel"/>
    <w:tmpl w:val="09066D44"/>
    <w:lvl w:ilvl="0" w:tplc="245E80B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445572"/>
    <w:multiLevelType w:val="hybridMultilevel"/>
    <w:tmpl w:val="23E2E6CE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C85DEF"/>
    <w:multiLevelType w:val="hybridMultilevel"/>
    <w:tmpl w:val="B330E1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672C2D"/>
    <w:multiLevelType w:val="hybridMultilevel"/>
    <w:tmpl w:val="F92CD95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6E5297"/>
    <w:multiLevelType w:val="hybridMultilevel"/>
    <w:tmpl w:val="40C0800A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FF6DD9"/>
    <w:multiLevelType w:val="hybridMultilevel"/>
    <w:tmpl w:val="F3A0FAAC"/>
    <w:lvl w:ilvl="0" w:tplc="245E80BC">
      <w:start w:val="1"/>
      <w:numFmt w:val="bullet"/>
      <w:lvlText w:val=""/>
      <w:lvlJc w:val="left"/>
      <w:pPr>
        <w:tabs>
          <w:tab w:val="num" w:pos="371"/>
        </w:tabs>
        <w:ind w:left="371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8" w15:restartNumberingAfterBreak="0">
    <w:nsid w:val="7F6052F8"/>
    <w:multiLevelType w:val="hybridMultilevel"/>
    <w:tmpl w:val="557E5A4C"/>
    <w:lvl w:ilvl="0" w:tplc="0407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8"/>
  </w:num>
  <w:num w:numId="3">
    <w:abstractNumId w:val="32"/>
  </w:num>
  <w:num w:numId="4">
    <w:abstractNumId w:val="10"/>
  </w:num>
  <w:num w:numId="5">
    <w:abstractNumId w:val="37"/>
  </w:num>
  <w:num w:numId="6">
    <w:abstractNumId w:val="12"/>
  </w:num>
  <w:num w:numId="7">
    <w:abstractNumId w:val="8"/>
  </w:num>
  <w:num w:numId="8">
    <w:abstractNumId w:val="22"/>
  </w:num>
  <w:num w:numId="9">
    <w:abstractNumId w:val="7"/>
  </w:num>
  <w:num w:numId="10">
    <w:abstractNumId w:val="35"/>
  </w:num>
  <w:num w:numId="11">
    <w:abstractNumId w:val="33"/>
  </w:num>
  <w:num w:numId="12">
    <w:abstractNumId w:val="38"/>
  </w:num>
  <w:num w:numId="13">
    <w:abstractNumId w:val="26"/>
  </w:num>
  <w:num w:numId="14">
    <w:abstractNumId w:val="30"/>
  </w:num>
  <w:num w:numId="15">
    <w:abstractNumId w:val="11"/>
  </w:num>
  <w:num w:numId="16">
    <w:abstractNumId w:val="9"/>
  </w:num>
  <w:num w:numId="17">
    <w:abstractNumId w:val="21"/>
  </w:num>
  <w:num w:numId="18">
    <w:abstractNumId w:val="29"/>
  </w:num>
  <w:num w:numId="19">
    <w:abstractNumId w:val="27"/>
  </w:num>
  <w:num w:numId="20">
    <w:abstractNumId w:val="20"/>
  </w:num>
  <w:num w:numId="21">
    <w:abstractNumId w:val="0"/>
  </w:num>
  <w:num w:numId="22">
    <w:abstractNumId w:val="5"/>
  </w:num>
  <w:num w:numId="23">
    <w:abstractNumId w:val="36"/>
  </w:num>
  <w:num w:numId="24">
    <w:abstractNumId w:val="17"/>
  </w:num>
  <w:num w:numId="25">
    <w:abstractNumId w:val="15"/>
  </w:num>
  <w:num w:numId="26">
    <w:abstractNumId w:val="14"/>
  </w:num>
  <w:num w:numId="27">
    <w:abstractNumId w:val="34"/>
  </w:num>
  <w:num w:numId="28">
    <w:abstractNumId w:val="23"/>
  </w:num>
  <w:num w:numId="29">
    <w:abstractNumId w:val="2"/>
  </w:num>
  <w:num w:numId="30">
    <w:abstractNumId w:val="4"/>
  </w:num>
  <w:num w:numId="31">
    <w:abstractNumId w:val="16"/>
  </w:num>
  <w:num w:numId="32">
    <w:abstractNumId w:val="24"/>
  </w:num>
  <w:num w:numId="33">
    <w:abstractNumId w:val="19"/>
  </w:num>
  <w:num w:numId="34">
    <w:abstractNumId w:val="13"/>
  </w:num>
  <w:num w:numId="35">
    <w:abstractNumId w:val="25"/>
  </w:num>
  <w:num w:numId="36">
    <w:abstractNumId w:val="31"/>
  </w:num>
  <w:num w:numId="37">
    <w:abstractNumId w:val="1"/>
  </w:num>
  <w:num w:numId="38">
    <w:abstractNumId w:val="6"/>
  </w:num>
  <w:num w:numId="39">
    <w:abstractNumId w:val="18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usanne Eßer">
    <w15:presenceInfo w15:providerId="Windows Live" w15:userId="1ad698ef6125e06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0168"/>
    <w:rsid w:val="00011DDC"/>
    <w:rsid w:val="00033841"/>
    <w:rsid w:val="00037A79"/>
    <w:rsid w:val="00043596"/>
    <w:rsid w:val="00047500"/>
    <w:rsid w:val="000C5DAC"/>
    <w:rsid w:val="000C7A45"/>
    <w:rsid w:val="000D128C"/>
    <w:rsid w:val="00105EE2"/>
    <w:rsid w:val="00123852"/>
    <w:rsid w:val="001259D6"/>
    <w:rsid w:val="001340AB"/>
    <w:rsid w:val="001357A8"/>
    <w:rsid w:val="00145E1C"/>
    <w:rsid w:val="0016453A"/>
    <w:rsid w:val="00171A86"/>
    <w:rsid w:val="0018172C"/>
    <w:rsid w:val="00193D5D"/>
    <w:rsid w:val="001A73E5"/>
    <w:rsid w:val="001C3A88"/>
    <w:rsid w:val="001D132E"/>
    <w:rsid w:val="001D4248"/>
    <w:rsid w:val="001D79CE"/>
    <w:rsid w:val="001E6500"/>
    <w:rsid w:val="001F4D7D"/>
    <w:rsid w:val="00210549"/>
    <w:rsid w:val="002110F6"/>
    <w:rsid w:val="00227D1A"/>
    <w:rsid w:val="00250398"/>
    <w:rsid w:val="00262DEC"/>
    <w:rsid w:val="00271C9E"/>
    <w:rsid w:val="00287034"/>
    <w:rsid w:val="002875CB"/>
    <w:rsid w:val="00292316"/>
    <w:rsid w:val="00296D64"/>
    <w:rsid w:val="002A73CE"/>
    <w:rsid w:val="002C340F"/>
    <w:rsid w:val="002E4D7E"/>
    <w:rsid w:val="002F36D6"/>
    <w:rsid w:val="00321D0F"/>
    <w:rsid w:val="0034411F"/>
    <w:rsid w:val="00361BBC"/>
    <w:rsid w:val="003675E9"/>
    <w:rsid w:val="0039312C"/>
    <w:rsid w:val="003A16F3"/>
    <w:rsid w:val="003B26C7"/>
    <w:rsid w:val="003B4009"/>
    <w:rsid w:val="003B434F"/>
    <w:rsid w:val="003C474B"/>
    <w:rsid w:val="003E12A1"/>
    <w:rsid w:val="003E5A19"/>
    <w:rsid w:val="003F4748"/>
    <w:rsid w:val="00412458"/>
    <w:rsid w:val="00416AB8"/>
    <w:rsid w:val="0042368B"/>
    <w:rsid w:val="00431964"/>
    <w:rsid w:val="004466A6"/>
    <w:rsid w:val="00451B3C"/>
    <w:rsid w:val="004560ED"/>
    <w:rsid w:val="00456121"/>
    <w:rsid w:val="00466120"/>
    <w:rsid w:val="0047081D"/>
    <w:rsid w:val="004734EE"/>
    <w:rsid w:val="00483036"/>
    <w:rsid w:val="004927DB"/>
    <w:rsid w:val="00495292"/>
    <w:rsid w:val="004D0B1B"/>
    <w:rsid w:val="004D51A2"/>
    <w:rsid w:val="004D635D"/>
    <w:rsid w:val="0050069D"/>
    <w:rsid w:val="0053322E"/>
    <w:rsid w:val="005366B9"/>
    <w:rsid w:val="005469C0"/>
    <w:rsid w:val="00550A8A"/>
    <w:rsid w:val="00551F14"/>
    <w:rsid w:val="00570168"/>
    <w:rsid w:val="00575B8D"/>
    <w:rsid w:val="00583B3D"/>
    <w:rsid w:val="0059449B"/>
    <w:rsid w:val="005C04C5"/>
    <w:rsid w:val="005F0BAB"/>
    <w:rsid w:val="005F62BE"/>
    <w:rsid w:val="00616837"/>
    <w:rsid w:val="00642C8B"/>
    <w:rsid w:val="0064491B"/>
    <w:rsid w:val="00644AE1"/>
    <w:rsid w:val="00653DEB"/>
    <w:rsid w:val="0068689D"/>
    <w:rsid w:val="0069225B"/>
    <w:rsid w:val="006B2D82"/>
    <w:rsid w:val="006B5E08"/>
    <w:rsid w:val="006C688F"/>
    <w:rsid w:val="006C780D"/>
    <w:rsid w:val="006D0727"/>
    <w:rsid w:val="006E618B"/>
    <w:rsid w:val="006E7E7E"/>
    <w:rsid w:val="00707C8C"/>
    <w:rsid w:val="007171D7"/>
    <w:rsid w:val="007214F0"/>
    <w:rsid w:val="00724354"/>
    <w:rsid w:val="00726F5D"/>
    <w:rsid w:val="00735C14"/>
    <w:rsid w:val="007446C0"/>
    <w:rsid w:val="0075735F"/>
    <w:rsid w:val="0077540C"/>
    <w:rsid w:val="007814D6"/>
    <w:rsid w:val="007843BD"/>
    <w:rsid w:val="00787B8B"/>
    <w:rsid w:val="007A5CE2"/>
    <w:rsid w:val="007B411F"/>
    <w:rsid w:val="007C121B"/>
    <w:rsid w:val="007D5C2C"/>
    <w:rsid w:val="007E0F72"/>
    <w:rsid w:val="007E19A0"/>
    <w:rsid w:val="007E2859"/>
    <w:rsid w:val="007E45F4"/>
    <w:rsid w:val="007E5F58"/>
    <w:rsid w:val="00820EFB"/>
    <w:rsid w:val="00836990"/>
    <w:rsid w:val="00845BAA"/>
    <w:rsid w:val="00850B83"/>
    <w:rsid w:val="00860D8B"/>
    <w:rsid w:val="008845D2"/>
    <w:rsid w:val="00885E20"/>
    <w:rsid w:val="008B027D"/>
    <w:rsid w:val="008B5FF6"/>
    <w:rsid w:val="008C4E11"/>
    <w:rsid w:val="008C4ED8"/>
    <w:rsid w:val="008D4590"/>
    <w:rsid w:val="008E76CA"/>
    <w:rsid w:val="009036E4"/>
    <w:rsid w:val="009100DB"/>
    <w:rsid w:val="00916619"/>
    <w:rsid w:val="00923E3B"/>
    <w:rsid w:val="00931299"/>
    <w:rsid w:val="009417E7"/>
    <w:rsid w:val="00964719"/>
    <w:rsid w:val="009673A8"/>
    <w:rsid w:val="009B6E0D"/>
    <w:rsid w:val="009C0600"/>
    <w:rsid w:val="009C2D0B"/>
    <w:rsid w:val="009C539A"/>
    <w:rsid w:val="009D7EA0"/>
    <w:rsid w:val="009E04FD"/>
    <w:rsid w:val="009E6A23"/>
    <w:rsid w:val="009E7E80"/>
    <w:rsid w:val="00A01E98"/>
    <w:rsid w:val="00A04B3A"/>
    <w:rsid w:val="00A4048C"/>
    <w:rsid w:val="00A408BD"/>
    <w:rsid w:val="00A418F9"/>
    <w:rsid w:val="00A41A36"/>
    <w:rsid w:val="00A829BA"/>
    <w:rsid w:val="00A840A2"/>
    <w:rsid w:val="00AB2499"/>
    <w:rsid w:val="00AB333D"/>
    <w:rsid w:val="00AC1076"/>
    <w:rsid w:val="00AF190E"/>
    <w:rsid w:val="00AF6A6A"/>
    <w:rsid w:val="00B0276E"/>
    <w:rsid w:val="00B22D19"/>
    <w:rsid w:val="00B27EA1"/>
    <w:rsid w:val="00B31524"/>
    <w:rsid w:val="00B40550"/>
    <w:rsid w:val="00B63182"/>
    <w:rsid w:val="00B824D5"/>
    <w:rsid w:val="00B90BC4"/>
    <w:rsid w:val="00B92FF2"/>
    <w:rsid w:val="00BB2D42"/>
    <w:rsid w:val="00BE3D62"/>
    <w:rsid w:val="00BF059B"/>
    <w:rsid w:val="00BF09D8"/>
    <w:rsid w:val="00BF1776"/>
    <w:rsid w:val="00BF4F21"/>
    <w:rsid w:val="00C27512"/>
    <w:rsid w:val="00C36B50"/>
    <w:rsid w:val="00C42554"/>
    <w:rsid w:val="00C86BBC"/>
    <w:rsid w:val="00C86CB6"/>
    <w:rsid w:val="00CA4BD6"/>
    <w:rsid w:val="00CC5425"/>
    <w:rsid w:val="00CD6E40"/>
    <w:rsid w:val="00CF4622"/>
    <w:rsid w:val="00CF7BCC"/>
    <w:rsid w:val="00D04815"/>
    <w:rsid w:val="00D12544"/>
    <w:rsid w:val="00D254D2"/>
    <w:rsid w:val="00D31BC2"/>
    <w:rsid w:val="00D31F93"/>
    <w:rsid w:val="00D50D68"/>
    <w:rsid w:val="00D556F6"/>
    <w:rsid w:val="00D72E24"/>
    <w:rsid w:val="00D8497C"/>
    <w:rsid w:val="00DA4F6C"/>
    <w:rsid w:val="00DC5340"/>
    <w:rsid w:val="00DC5CBF"/>
    <w:rsid w:val="00DC6B8F"/>
    <w:rsid w:val="00DC7762"/>
    <w:rsid w:val="00DF51F1"/>
    <w:rsid w:val="00E0756D"/>
    <w:rsid w:val="00E202CE"/>
    <w:rsid w:val="00E52B10"/>
    <w:rsid w:val="00E5641D"/>
    <w:rsid w:val="00E8003A"/>
    <w:rsid w:val="00E808A0"/>
    <w:rsid w:val="00E87C00"/>
    <w:rsid w:val="00E921D1"/>
    <w:rsid w:val="00EB26FE"/>
    <w:rsid w:val="00EC2E6E"/>
    <w:rsid w:val="00EE2DE5"/>
    <w:rsid w:val="00EE4218"/>
    <w:rsid w:val="00F02B69"/>
    <w:rsid w:val="00F12761"/>
    <w:rsid w:val="00F14A97"/>
    <w:rsid w:val="00F41BC9"/>
    <w:rsid w:val="00F43408"/>
    <w:rsid w:val="00F50758"/>
    <w:rsid w:val="00F70566"/>
    <w:rsid w:val="00F83187"/>
    <w:rsid w:val="00F92F52"/>
    <w:rsid w:val="00F97BA5"/>
    <w:rsid w:val="00FA3F25"/>
    <w:rsid w:val="00FB43AE"/>
    <w:rsid w:val="00FD28B6"/>
    <w:rsid w:val="00FD6524"/>
    <w:rsid w:val="00FF1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A01B34"/>
  <w15:docId w15:val="{0A7F8622-4F48-4EA6-AFC9-DF9320870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70168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arbigeListe-Akzent11">
    <w:name w:val="Farbige Liste - Akzent 11"/>
    <w:basedOn w:val="Standard"/>
    <w:uiPriority w:val="34"/>
    <w:qFormat/>
    <w:rsid w:val="00570168"/>
    <w:pPr>
      <w:ind w:left="720"/>
      <w:contextualSpacing/>
    </w:pPr>
  </w:style>
  <w:style w:type="paragraph" w:styleId="Funotentext">
    <w:name w:val="footnote text"/>
    <w:basedOn w:val="Standard"/>
    <w:link w:val="FunotentextZchn"/>
    <w:unhideWhenUsed/>
    <w:qFormat/>
    <w:rsid w:val="00570168"/>
    <w:pPr>
      <w:spacing w:after="0" w:line="240" w:lineRule="auto"/>
    </w:pPr>
    <w:rPr>
      <w:rFonts w:ascii="Arial" w:hAnsi="Arial"/>
      <w:sz w:val="16"/>
      <w:szCs w:val="20"/>
    </w:rPr>
  </w:style>
  <w:style w:type="character" w:customStyle="1" w:styleId="FunotentextZchn">
    <w:name w:val="Fußnotentext Zchn"/>
    <w:link w:val="Funotentext"/>
    <w:rsid w:val="00570168"/>
    <w:rPr>
      <w:rFonts w:ascii="Arial" w:eastAsia="Calibri" w:hAnsi="Arial" w:cs="Times New Roman"/>
      <w:sz w:val="16"/>
      <w:szCs w:val="20"/>
    </w:rPr>
  </w:style>
  <w:style w:type="character" w:styleId="Funotenzeichen">
    <w:name w:val="footnote reference"/>
    <w:uiPriority w:val="99"/>
    <w:unhideWhenUsed/>
    <w:qFormat/>
    <w:rsid w:val="00570168"/>
    <w:rPr>
      <w:vertAlign w:val="superscript"/>
    </w:rPr>
  </w:style>
  <w:style w:type="paragraph" w:styleId="Beschriftung">
    <w:name w:val="caption"/>
    <w:basedOn w:val="Standard"/>
    <w:next w:val="Standard"/>
    <w:uiPriority w:val="35"/>
    <w:qFormat/>
    <w:rsid w:val="00A418F9"/>
    <w:pPr>
      <w:spacing w:line="240" w:lineRule="auto"/>
    </w:pPr>
    <w:rPr>
      <w:b/>
      <w:bCs/>
      <w:color w:val="4F81BD"/>
      <w:sz w:val="18"/>
      <w:szCs w:val="18"/>
    </w:rPr>
  </w:style>
  <w:style w:type="paragraph" w:styleId="Listenabsatz">
    <w:name w:val="List Paragraph"/>
    <w:basedOn w:val="Standard"/>
    <w:link w:val="ListenabsatzZchn"/>
    <w:uiPriority w:val="34"/>
    <w:qFormat/>
    <w:rsid w:val="002110F6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C5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C539A"/>
    <w:rPr>
      <w:rFonts w:ascii="Tahoma" w:hAnsi="Tahoma" w:cs="Tahoma"/>
      <w:sz w:val="16"/>
      <w:szCs w:val="16"/>
      <w:lang w:eastAsia="en-US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1C3A88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3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985CAD-3167-44F4-9C9F-2E0C25815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1715</Characters>
  <Application>Microsoft Office Word</Application>
  <DocSecurity>4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MSW NRW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Eßer, Susanne</dc:creator>
  <cp:lastModifiedBy>Susanne Eßer</cp:lastModifiedBy>
  <cp:revision>2</cp:revision>
  <cp:lastPrinted>2018-10-09T06:50:00Z</cp:lastPrinted>
  <dcterms:created xsi:type="dcterms:W3CDTF">2021-06-10T15:44:00Z</dcterms:created>
  <dcterms:modified xsi:type="dcterms:W3CDTF">2021-06-10T15:44:00Z</dcterms:modified>
</cp:coreProperties>
</file>